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2981F72E" w:rsidR="00B81ED4" w:rsidRPr="002450AB" w:rsidRDefault="00B81ED4" w:rsidP="008F7700">
      <w:pPr>
        <w:pStyle w:val="TopInfo"/>
        <w:rPr>
          <w:rFonts w:ascii="Times New Roman" w:hAnsi="Times New Roman" w:cs="Times New Roman"/>
        </w:rPr>
      </w:pPr>
      <w:bookmarkStart w:id="0" w:name="_GoBack"/>
      <w:bookmarkEnd w:id="0"/>
      <w:r w:rsidRPr="008F7700">
        <w:rPr>
          <w:b/>
        </w:rPr>
        <w:t>User Story Number:</w:t>
      </w:r>
      <w:r w:rsidRPr="00B81ED4">
        <w:t xml:space="preserve"> </w:t>
      </w:r>
      <w:r w:rsidR="003D55A0">
        <w:rPr>
          <w:rFonts w:ascii="Times New Roman" w:hAnsi="Times New Roman" w:cs="Times New Roman"/>
        </w:rPr>
        <w:t>US</w:t>
      </w:r>
      <w:r w:rsidR="00A93786">
        <w:rPr>
          <w:rFonts w:ascii="Times New Roman" w:hAnsi="Times New Roman" w:cs="Times New Roman"/>
        </w:rPr>
        <w:t>57</w:t>
      </w:r>
    </w:p>
    <w:p w14:paraId="7300E207" w14:textId="7EDD9C5D" w:rsidR="00B81ED4" w:rsidRPr="005F21D0" w:rsidRDefault="00B81ED4" w:rsidP="008F7700">
      <w:pPr>
        <w:pStyle w:val="TopInfo"/>
        <w:rPr>
          <w:rFonts w:ascii="Times New Roman" w:hAnsi="Times New Roman" w:cs="Times New Roman"/>
        </w:rPr>
      </w:pPr>
      <w:r w:rsidRPr="008F7700">
        <w:rPr>
          <w:b/>
        </w:rPr>
        <w:t>User Story Name:</w:t>
      </w:r>
      <w:r w:rsidRPr="00B81ED4">
        <w:t xml:space="preserve"> </w:t>
      </w:r>
      <w:proofErr w:type="spellStart"/>
      <w:r w:rsidR="00046CF8" w:rsidRPr="00AC147F">
        <w:rPr>
          <w:rFonts w:ascii="Times New Roman" w:hAnsi="Times New Roman" w:cs="Times New Roman"/>
        </w:rPr>
        <w:t>ePayments</w:t>
      </w:r>
      <w:proofErr w:type="spellEnd"/>
      <w:r w:rsidR="00AC147F" w:rsidRPr="00AC147F">
        <w:rPr>
          <w:rFonts w:ascii="Times New Roman" w:hAnsi="Times New Roman" w:cs="Times New Roman"/>
        </w:rPr>
        <w:t xml:space="preserve"> APAR</w:t>
      </w:r>
      <w:r w:rsidR="00581E77" w:rsidRPr="00581E77">
        <w:rPr>
          <w:rFonts w:ascii="Times New Roman" w:hAnsi="Times New Roman" w:cs="Times New Roman"/>
        </w:rPr>
        <w:t xml:space="preserve"> </w:t>
      </w:r>
      <w:r w:rsidR="00386261">
        <w:rPr>
          <w:rFonts w:ascii="Times New Roman" w:hAnsi="Times New Roman" w:cs="Times New Roman"/>
        </w:rPr>
        <w:t xml:space="preserve">Report Enhancements </w:t>
      </w:r>
      <w:r w:rsidR="00AF750F" w:rsidRPr="00AE137E">
        <w:rPr>
          <w:rFonts w:ascii="Times New Roman" w:hAnsi="Times New Roman" w:cs="Times New Roman"/>
        </w:rPr>
        <w:t>(Backlog #</w:t>
      </w:r>
      <w:r w:rsidR="001A7175">
        <w:rPr>
          <w:rFonts w:ascii="Times New Roman" w:hAnsi="Times New Roman" w:cs="Times New Roman"/>
        </w:rPr>
        <w:t>94</w:t>
      </w:r>
      <w:r w:rsidR="00AF750F" w:rsidRPr="00AE137E">
        <w:rPr>
          <w:rFonts w:ascii="Times New Roman" w:hAnsi="Times New Roman" w:cs="Times New Roman"/>
        </w:rPr>
        <w:t>)</w:t>
      </w:r>
    </w:p>
    <w:p w14:paraId="059542EB" w14:textId="50589780" w:rsidR="00863371" w:rsidRPr="008F7700" w:rsidRDefault="00863371" w:rsidP="00386261">
      <w:pPr>
        <w:pStyle w:val="TopInfo"/>
        <w:tabs>
          <w:tab w:val="left" w:pos="7350"/>
        </w:tabs>
        <w:rPr>
          <w:b/>
        </w:rPr>
      </w:pPr>
      <w:r>
        <w:rPr>
          <w:b/>
        </w:rPr>
        <w:t>Service Request Number:</w:t>
      </w:r>
      <w:r w:rsidR="00386261">
        <w:rPr>
          <w:b/>
        </w:rPr>
        <w:tab/>
      </w:r>
    </w:p>
    <w:p w14:paraId="7300E20B" w14:textId="49267229" w:rsidR="00B81ED4" w:rsidRPr="002450AB" w:rsidRDefault="00B81ED4" w:rsidP="008F7700">
      <w:pPr>
        <w:pStyle w:val="TopInfo"/>
        <w:rPr>
          <w:rFonts w:ascii="Times New Roman" w:hAnsi="Times New Roman" w:cs="Times New Roman"/>
        </w:rPr>
      </w:pPr>
      <w:r w:rsidRPr="008F7700">
        <w:rPr>
          <w:b/>
        </w:rPr>
        <w:t>Author:</w:t>
      </w:r>
      <w:r w:rsidR="00215DA5">
        <w:t xml:space="preserve"> </w:t>
      </w:r>
      <w:r w:rsidR="002450AB" w:rsidRPr="002450AB">
        <w:rPr>
          <w:rFonts w:ascii="Times New Roman" w:hAnsi="Times New Roman" w:cs="Times New Roman"/>
        </w:rPr>
        <w:t>Julie Mann</w:t>
      </w:r>
    </w:p>
    <w:p w14:paraId="6E61C2A0" w14:textId="77777777" w:rsidR="00863371" w:rsidRDefault="00863371" w:rsidP="00863371">
      <w:pPr>
        <w:pStyle w:val="Heading1"/>
      </w:pPr>
      <w:r>
        <w:t>Story</w:t>
      </w:r>
    </w:p>
    <w:p w14:paraId="664336C5" w14:textId="0B348090" w:rsidR="001A7175" w:rsidRDefault="001A7175" w:rsidP="00945A05">
      <w:pPr>
        <w:pStyle w:val="Heading3"/>
        <w:rPr>
          <w:rFonts w:ascii="Times New Roman" w:eastAsiaTheme="minorEastAsia" w:hAnsi="Times New Roman"/>
          <w:color w:val="auto"/>
        </w:rPr>
      </w:pPr>
      <w:r w:rsidRPr="001A7175">
        <w:rPr>
          <w:rFonts w:ascii="Times New Roman" w:eastAsiaTheme="minorEastAsia" w:hAnsi="Times New Roman"/>
          <w:color w:val="auto"/>
        </w:rPr>
        <w:t>As a user, I need to be able to sort items on the APAR (Auto Posting Awaiting Resolution) by payer</w:t>
      </w:r>
      <w:r w:rsidR="008B37B6">
        <w:rPr>
          <w:rFonts w:ascii="Times New Roman" w:eastAsiaTheme="minorEastAsia" w:hAnsi="Times New Roman"/>
          <w:color w:val="auto"/>
        </w:rPr>
        <w:t xml:space="preserve"> name</w:t>
      </w:r>
      <w:r w:rsidRPr="001A7175">
        <w:rPr>
          <w:rFonts w:ascii="Times New Roman" w:eastAsiaTheme="minorEastAsia" w:hAnsi="Times New Roman"/>
          <w:color w:val="auto"/>
        </w:rPr>
        <w:t xml:space="preserve">, </w:t>
      </w:r>
      <w:r w:rsidR="008B37B6">
        <w:rPr>
          <w:rFonts w:ascii="Times New Roman" w:eastAsiaTheme="minorEastAsia" w:hAnsi="Times New Roman"/>
          <w:color w:val="auto"/>
        </w:rPr>
        <w:t>posted amount and unposted amount</w:t>
      </w:r>
      <w:r w:rsidRPr="001A7175">
        <w:rPr>
          <w:rFonts w:ascii="Times New Roman" w:eastAsiaTheme="minorEastAsia" w:hAnsi="Times New Roman"/>
          <w:color w:val="auto"/>
        </w:rPr>
        <w:t>.  This sort would allow a user to focus on a particular payer at a time to resolve issues; to focus on clearing a particular patient account; and/or resolve other issues in an orderly fashion.  It would also allow users from different departments to sort their work to the top of the list and disregard items not relevant to them (medical versus pharmacy</w:t>
      </w:r>
      <w:r w:rsidRPr="00C42E63">
        <w:rPr>
          <w:rFonts w:ascii="Times New Roman" w:eastAsiaTheme="minorEastAsia" w:hAnsi="Times New Roman"/>
          <w:color w:val="auto"/>
        </w:rPr>
        <w:t>).  A sort of the APAR</w:t>
      </w:r>
      <w:r w:rsidR="00BC5075" w:rsidRPr="00C42E63">
        <w:rPr>
          <w:rFonts w:ascii="Times New Roman" w:eastAsiaTheme="minorEastAsia" w:hAnsi="Times New Roman"/>
          <w:color w:val="auto"/>
        </w:rPr>
        <w:t xml:space="preserve"> (auto-post reject reason)</w:t>
      </w:r>
      <w:r w:rsidRPr="00C42E63">
        <w:rPr>
          <w:rFonts w:ascii="Times New Roman" w:eastAsiaTheme="minorEastAsia" w:hAnsi="Times New Roman"/>
          <w:color w:val="auto"/>
        </w:rPr>
        <w:t xml:space="preserve"> reason would be beneficial to determine what department should review and resolve that line item; this reason is not currently displayed on the initial screen.</w:t>
      </w:r>
      <w:r w:rsidRPr="001A7175">
        <w:rPr>
          <w:rFonts w:ascii="Times New Roman" w:eastAsiaTheme="minorEastAsia" w:hAnsi="Times New Roman"/>
          <w:color w:val="auto"/>
        </w:rPr>
        <w:t xml:space="preserve"> </w:t>
      </w:r>
    </w:p>
    <w:p w14:paraId="7B014520" w14:textId="77777777" w:rsidR="001A7175" w:rsidRDefault="001A7175" w:rsidP="00945A05">
      <w:pPr>
        <w:pStyle w:val="Heading3"/>
        <w:rPr>
          <w:rFonts w:ascii="Times New Roman" w:eastAsiaTheme="minorEastAsia" w:hAnsi="Times New Roman"/>
          <w:color w:val="auto"/>
        </w:rPr>
      </w:pPr>
    </w:p>
    <w:p w14:paraId="002DBB39" w14:textId="77777777" w:rsidR="00046CF8" w:rsidRPr="00046CF8" w:rsidRDefault="00046CF8" w:rsidP="00046CF8">
      <w:pPr>
        <w:keepNext/>
        <w:autoSpaceDE w:val="0"/>
        <w:autoSpaceDN w:val="0"/>
        <w:adjustRightInd w:val="0"/>
        <w:spacing w:before="360" w:after="120" w:line="240" w:lineRule="auto"/>
        <w:outlineLvl w:val="0"/>
        <w:rPr>
          <w:rFonts w:ascii="Calibri" w:eastAsia="Arial Unicode MS" w:hAnsi="Calibri" w:cs="Times New Roman"/>
          <w:b/>
          <w:bCs/>
          <w:color w:val="000000"/>
          <w:sz w:val="24"/>
          <w:szCs w:val="26"/>
        </w:rPr>
      </w:pPr>
      <w:r w:rsidRPr="00046CF8">
        <w:rPr>
          <w:rFonts w:ascii="Calibri" w:eastAsia="Arial Unicode MS" w:hAnsi="Calibri" w:cs="Times New Roman"/>
          <w:b/>
          <w:bCs/>
          <w:color w:val="000000"/>
          <w:sz w:val="24"/>
          <w:szCs w:val="26"/>
        </w:rPr>
        <w:t>Detailed Listing of 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046CF8" w:rsidRPr="00046CF8" w14:paraId="554F3B99" w14:textId="77777777" w:rsidTr="00582EA7">
        <w:trPr>
          <w:jc w:val="center"/>
        </w:trPr>
        <w:tc>
          <w:tcPr>
            <w:tcW w:w="1718" w:type="dxa"/>
            <w:shd w:val="clear" w:color="auto" w:fill="DBE5F1" w:themeFill="accent1" w:themeFillTint="33"/>
          </w:tcPr>
          <w:p w14:paraId="757420AB" w14:textId="77777777" w:rsidR="00046CF8" w:rsidRPr="00046CF8" w:rsidRDefault="00046CF8" w:rsidP="00046CF8">
            <w:pPr>
              <w:spacing w:before="60" w:after="60" w:line="240" w:lineRule="auto"/>
              <w:rPr>
                <w:rFonts w:ascii="Calibri" w:eastAsia="Times New Roman" w:hAnsi="Calibri" w:cs="Arial"/>
                <w:b/>
                <w:sz w:val="20"/>
              </w:rPr>
            </w:pPr>
            <w:r w:rsidRPr="00046CF8">
              <w:rPr>
                <w:rFonts w:ascii="Calibri" w:eastAsia="Times New Roman" w:hAnsi="Calibri" w:cs="Arial"/>
                <w:b/>
                <w:sz w:val="20"/>
              </w:rPr>
              <w:t>Requirement ID</w:t>
            </w:r>
          </w:p>
        </w:tc>
        <w:tc>
          <w:tcPr>
            <w:tcW w:w="6832" w:type="dxa"/>
            <w:shd w:val="clear" w:color="auto" w:fill="DBE5F1" w:themeFill="accent1" w:themeFillTint="33"/>
          </w:tcPr>
          <w:p w14:paraId="03162B59" w14:textId="77777777" w:rsidR="00046CF8" w:rsidRPr="00046CF8" w:rsidRDefault="00046CF8" w:rsidP="00046CF8">
            <w:pPr>
              <w:spacing w:before="60" w:after="60" w:line="240" w:lineRule="auto"/>
              <w:rPr>
                <w:rFonts w:ascii="Calibri" w:eastAsia="Times New Roman" w:hAnsi="Calibri" w:cs="Arial"/>
                <w:b/>
                <w:sz w:val="20"/>
              </w:rPr>
            </w:pPr>
            <w:r w:rsidRPr="00046CF8">
              <w:rPr>
                <w:rFonts w:ascii="Calibri" w:eastAsia="Times New Roman" w:hAnsi="Calibri" w:cs="Arial"/>
                <w:b/>
                <w:sz w:val="20"/>
              </w:rPr>
              <w:t>Description</w:t>
            </w:r>
          </w:p>
        </w:tc>
        <w:tc>
          <w:tcPr>
            <w:tcW w:w="2250" w:type="dxa"/>
            <w:shd w:val="clear" w:color="auto" w:fill="DBE5F1" w:themeFill="accent1" w:themeFillTint="33"/>
          </w:tcPr>
          <w:p w14:paraId="0489B480" w14:textId="77777777" w:rsidR="00046CF8" w:rsidRPr="00046CF8" w:rsidRDefault="00046CF8" w:rsidP="00046CF8">
            <w:pPr>
              <w:spacing w:before="60" w:after="60" w:line="240" w:lineRule="auto"/>
              <w:rPr>
                <w:rFonts w:ascii="Calibri" w:eastAsia="Times New Roman" w:hAnsi="Calibri" w:cs="Arial"/>
                <w:b/>
                <w:sz w:val="20"/>
              </w:rPr>
            </w:pPr>
            <w:r w:rsidRPr="00046CF8">
              <w:rPr>
                <w:rFonts w:ascii="Calibri" w:eastAsia="Times New Roman" w:hAnsi="Calibri" w:cs="Arial"/>
                <w:b/>
                <w:sz w:val="20"/>
              </w:rPr>
              <w:t>External Dependency</w:t>
            </w:r>
          </w:p>
          <w:p w14:paraId="31DE4AB3" w14:textId="77777777" w:rsidR="00046CF8" w:rsidRPr="00046CF8" w:rsidRDefault="00046CF8" w:rsidP="00046CF8">
            <w:pPr>
              <w:spacing w:before="60" w:after="60" w:line="240" w:lineRule="auto"/>
              <w:rPr>
                <w:rFonts w:ascii="Calibri" w:eastAsia="Times New Roman" w:hAnsi="Calibri" w:cs="Arial"/>
                <w:b/>
                <w:sz w:val="20"/>
              </w:rPr>
            </w:pPr>
            <w:r w:rsidRPr="00046CF8">
              <w:rPr>
                <w:rFonts w:ascii="Calibri" w:eastAsia="Times New Roman" w:hAnsi="Calibri" w:cs="Arial"/>
                <w:b/>
                <w:sz w:val="20"/>
              </w:rPr>
              <w:t>(Y/N)</w:t>
            </w:r>
          </w:p>
          <w:p w14:paraId="37E48857" w14:textId="77777777" w:rsidR="00046CF8" w:rsidRPr="00046CF8" w:rsidRDefault="00046CF8" w:rsidP="00046CF8">
            <w:pPr>
              <w:spacing w:before="60" w:after="60" w:line="240" w:lineRule="auto"/>
              <w:rPr>
                <w:rFonts w:ascii="Calibri" w:eastAsia="Times New Roman" w:hAnsi="Calibri" w:cs="Arial"/>
                <w:b/>
                <w:sz w:val="20"/>
              </w:rPr>
            </w:pPr>
            <w:r w:rsidRPr="00046CF8">
              <w:rPr>
                <w:rFonts w:ascii="Calibri" w:eastAsia="Times New Roman" w:hAnsi="Calibri" w:cs="Arial"/>
                <w:b/>
                <w:sz w:val="20"/>
              </w:rPr>
              <w:t>If Y, provide organization and description</w:t>
            </w:r>
          </w:p>
        </w:tc>
      </w:tr>
      <w:tr w:rsidR="00046CF8" w:rsidRPr="00046CF8" w14:paraId="4923AE20" w14:textId="77777777" w:rsidTr="00582EA7">
        <w:trPr>
          <w:trHeight w:val="152"/>
          <w:jc w:val="center"/>
        </w:trPr>
        <w:tc>
          <w:tcPr>
            <w:tcW w:w="1718" w:type="dxa"/>
            <w:shd w:val="clear" w:color="auto" w:fill="auto"/>
            <w:vAlign w:val="center"/>
          </w:tcPr>
          <w:p w14:paraId="5BAE3166" w14:textId="0C29884D" w:rsidR="00046CF8" w:rsidRPr="00046CF8" w:rsidRDefault="00483195"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US57.01</w:t>
            </w:r>
          </w:p>
        </w:tc>
        <w:tc>
          <w:tcPr>
            <w:tcW w:w="6832" w:type="dxa"/>
            <w:shd w:val="clear" w:color="auto" w:fill="auto"/>
            <w:vAlign w:val="center"/>
          </w:tcPr>
          <w:p w14:paraId="44AA0792" w14:textId="02224A9F" w:rsidR="00046CF8" w:rsidRPr="00046CF8" w:rsidRDefault="00483195"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The APAR</w:t>
            </w:r>
            <w:r w:rsidR="00DE5E8B">
              <w:rPr>
                <w:rFonts w:ascii="Calibri" w:eastAsia="Times New Roman" w:hAnsi="Calibri" w:cs="Arial"/>
                <w:sz w:val="20"/>
                <w:szCs w:val="20"/>
              </w:rPr>
              <w:t xml:space="preserve"> Worklist</w:t>
            </w:r>
            <w:r>
              <w:rPr>
                <w:rFonts w:ascii="Calibri" w:eastAsia="Times New Roman" w:hAnsi="Calibri" w:cs="Arial"/>
                <w:sz w:val="20"/>
                <w:szCs w:val="20"/>
              </w:rPr>
              <w:t xml:space="preserve"> must allow the user to sort data by Payer Name, </w:t>
            </w:r>
            <w:r w:rsidR="00BF688D">
              <w:rPr>
                <w:rFonts w:ascii="Calibri" w:eastAsia="Times New Roman" w:hAnsi="Calibri" w:cs="Arial"/>
                <w:sz w:val="20"/>
                <w:szCs w:val="20"/>
              </w:rPr>
              <w:t xml:space="preserve">APAR Reason, </w:t>
            </w:r>
            <w:r>
              <w:rPr>
                <w:rFonts w:ascii="Calibri" w:eastAsia="Times New Roman" w:hAnsi="Calibri" w:cs="Arial"/>
                <w:sz w:val="20"/>
                <w:szCs w:val="20"/>
              </w:rPr>
              <w:t>Posted Amount or Unposted Amount</w:t>
            </w:r>
          </w:p>
        </w:tc>
        <w:tc>
          <w:tcPr>
            <w:tcW w:w="2250" w:type="dxa"/>
          </w:tcPr>
          <w:p w14:paraId="49F14CFF" w14:textId="3D0BDB46" w:rsidR="00046CF8" w:rsidRPr="00046CF8" w:rsidRDefault="00483195"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483195" w:rsidRPr="00046CF8" w14:paraId="7B6BBCD9" w14:textId="77777777" w:rsidTr="00582EA7">
        <w:trPr>
          <w:trHeight w:val="152"/>
          <w:jc w:val="center"/>
        </w:trPr>
        <w:tc>
          <w:tcPr>
            <w:tcW w:w="1718" w:type="dxa"/>
            <w:shd w:val="clear" w:color="auto" w:fill="auto"/>
            <w:vAlign w:val="center"/>
          </w:tcPr>
          <w:p w14:paraId="3A4CAB19" w14:textId="6840CB5E" w:rsidR="00483195" w:rsidRDefault="00483195"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US57.02</w:t>
            </w:r>
          </w:p>
        </w:tc>
        <w:tc>
          <w:tcPr>
            <w:tcW w:w="6832" w:type="dxa"/>
            <w:shd w:val="clear" w:color="auto" w:fill="auto"/>
            <w:vAlign w:val="center"/>
          </w:tcPr>
          <w:p w14:paraId="2A4CAA70" w14:textId="46E88AF8" w:rsidR="00483195" w:rsidRDefault="00483195"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The APAR</w:t>
            </w:r>
            <w:r w:rsidR="00DE5E8B">
              <w:rPr>
                <w:rFonts w:ascii="Calibri" w:eastAsia="Times New Roman" w:hAnsi="Calibri" w:cs="Arial"/>
                <w:sz w:val="20"/>
                <w:szCs w:val="20"/>
              </w:rPr>
              <w:t xml:space="preserve"> Worklist must allow the user to sort P</w:t>
            </w:r>
            <w:r>
              <w:rPr>
                <w:rFonts w:ascii="Calibri" w:eastAsia="Times New Roman" w:hAnsi="Calibri" w:cs="Arial"/>
                <w:sz w:val="20"/>
                <w:szCs w:val="20"/>
              </w:rPr>
              <w:t xml:space="preserve">osted and </w:t>
            </w:r>
            <w:r w:rsidR="00DE5E8B">
              <w:rPr>
                <w:rFonts w:ascii="Calibri" w:eastAsia="Times New Roman" w:hAnsi="Calibri" w:cs="Arial"/>
                <w:sz w:val="20"/>
                <w:szCs w:val="20"/>
              </w:rPr>
              <w:t>Unposted Amounts by ascending or descending order</w:t>
            </w:r>
          </w:p>
        </w:tc>
        <w:tc>
          <w:tcPr>
            <w:tcW w:w="2250" w:type="dxa"/>
          </w:tcPr>
          <w:p w14:paraId="5A3341AF" w14:textId="45FF9697" w:rsidR="00483195" w:rsidRDefault="00DE5E8B"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8D57F7" w:rsidRPr="00046CF8" w14:paraId="16FE6A03" w14:textId="77777777" w:rsidTr="00582EA7">
        <w:trPr>
          <w:trHeight w:val="152"/>
          <w:jc w:val="center"/>
        </w:trPr>
        <w:tc>
          <w:tcPr>
            <w:tcW w:w="1718" w:type="dxa"/>
            <w:shd w:val="clear" w:color="auto" w:fill="auto"/>
            <w:vAlign w:val="center"/>
          </w:tcPr>
          <w:p w14:paraId="2B743FDC" w14:textId="0A1CB05D"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US57.03</w:t>
            </w:r>
          </w:p>
        </w:tc>
        <w:tc>
          <w:tcPr>
            <w:tcW w:w="6832" w:type="dxa"/>
            <w:shd w:val="clear" w:color="auto" w:fill="auto"/>
            <w:vAlign w:val="center"/>
          </w:tcPr>
          <w:p w14:paraId="25C2B151" w14:textId="58A28989"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The APAR Worklist must display the Auto-Post Reject Reason</w:t>
            </w:r>
          </w:p>
        </w:tc>
        <w:tc>
          <w:tcPr>
            <w:tcW w:w="2250" w:type="dxa"/>
          </w:tcPr>
          <w:p w14:paraId="39193476" w14:textId="6E831FF0"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8D57F7" w:rsidRPr="00046CF8" w14:paraId="4BD8EAB7" w14:textId="77777777" w:rsidTr="00582EA7">
        <w:trPr>
          <w:trHeight w:val="152"/>
          <w:jc w:val="center"/>
        </w:trPr>
        <w:tc>
          <w:tcPr>
            <w:tcW w:w="1718" w:type="dxa"/>
            <w:shd w:val="clear" w:color="auto" w:fill="auto"/>
            <w:vAlign w:val="center"/>
          </w:tcPr>
          <w:p w14:paraId="7FCB221B" w14:textId="653E4358"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US57.04</w:t>
            </w:r>
          </w:p>
        </w:tc>
        <w:tc>
          <w:tcPr>
            <w:tcW w:w="6832" w:type="dxa"/>
            <w:shd w:val="clear" w:color="auto" w:fill="auto"/>
            <w:vAlign w:val="center"/>
          </w:tcPr>
          <w:p w14:paraId="2EE85108" w14:textId="20AA8633"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The APAR Worklist must allow the data to be sorted by the Auto-Post Reject Reason</w:t>
            </w:r>
          </w:p>
        </w:tc>
        <w:tc>
          <w:tcPr>
            <w:tcW w:w="2250" w:type="dxa"/>
          </w:tcPr>
          <w:p w14:paraId="2179770D" w14:textId="48EB1656" w:rsidR="008D57F7" w:rsidRDefault="008D57F7"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r w:rsidR="00BF2E92" w:rsidRPr="00046CF8" w14:paraId="44BE5321" w14:textId="77777777" w:rsidTr="00582EA7">
        <w:trPr>
          <w:trHeight w:val="152"/>
          <w:jc w:val="center"/>
        </w:trPr>
        <w:tc>
          <w:tcPr>
            <w:tcW w:w="1718" w:type="dxa"/>
            <w:shd w:val="clear" w:color="auto" w:fill="auto"/>
            <w:vAlign w:val="center"/>
          </w:tcPr>
          <w:p w14:paraId="76404C02" w14:textId="5044D0A6" w:rsidR="00BF2E92" w:rsidRDefault="00BF2E92"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US57.05</w:t>
            </w:r>
          </w:p>
        </w:tc>
        <w:tc>
          <w:tcPr>
            <w:tcW w:w="6832" w:type="dxa"/>
            <w:shd w:val="clear" w:color="auto" w:fill="auto"/>
            <w:vAlign w:val="center"/>
          </w:tcPr>
          <w:p w14:paraId="1BB0E69C" w14:textId="7B05578D" w:rsidR="00BF2E92" w:rsidRDefault="00BF2E92" w:rsidP="00BF2E92">
            <w:pPr>
              <w:spacing w:before="60" w:after="60" w:line="240" w:lineRule="auto"/>
              <w:rPr>
                <w:rFonts w:ascii="Calibri" w:eastAsia="Times New Roman" w:hAnsi="Calibri" w:cs="Arial"/>
                <w:sz w:val="20"/>
                <w:szCs w:val="20"/>
              </w:rPr>
            </w:pPr>
            <w:r>
              <w:rPr>
                <w:rFonts w:ascii="Calibri" w:eastAsia="Times New Roman" w:hAnsi="Calibri" w:cs="Arial"/>
                <w:sz w:val="20"/>
                <w:szCs w:val="20"/>
              </w:rPr>
              <w:t xml:space="preserve">The APAR Worklist must provide the ability to sort by “Date Created”. This is the default sort for APAR. </w:t>
            </w:r>
          </w:p>
        </w:tc>
        <w:tc>
          <w:tcPr>
            <w:tcW w:w="2250" w:type="dxa"/>
          </w:tcPr>
          <w:p w14:paraId="6C8BA824" w14:textId="16FCC7F7" w:rsidR="00BF2E92" w:rsidRDefault="00BF2E92" w:rsidP="00046CF8">
            <w:pPr>
              <w:spacing w:before="60" w:after="60" w:line="240" w:lineRule="auto"/>
              <w:rPr>
                <w:rFonts w:ascii="Calibri" w:eastAsia="Times New Roman" w:hAnsi="Calibri" w:cs="Arial"/>
                <w:sz w:val="20"/>
                <w:szCs w:val="20"/>
              </w:rPr>
            </w:pPr>
            <w:r>
              <w:rPr>
                <w:rFonts w:ascii="Calibri" w:eastAsia="Times New Roman" w:hAnsi="Calibri" w:cs="Arial"/>
                <w:sz w:val="20"/>
                <w:szCs w:val="20"/>
              </w:rPr>
              <w:t>N</w:t>
            </w:r>
          </w:p>
        </w:tc>
      </w:tr>
    </w:tbl>
    <w:p w14:paraId="7DF49606" w14:textId="004590B9" w:rsidR="00046CF8" w:rsidRPr="0081343B" w:rsidRDefault="00046CF8" w:rsidP="00046CF8">
      <w:pPr>
        <w:pStyle w:val="Heading1"/>
        <w:rPr>
          <w:rFonts w:ascii="Times New Roman" w:eastAsiaTheme="minorEastAsia" w:hAnsi="Times New Roman"/>
          <w:b w:val="0"/>
          <w:bCs w:val="0"/>
          <w:color w:val="auto"/>
          <w:szCs w:val="24"/>
        </w:rPr>
      </w:pPr>
      <w:r>
        <w:t>Risks</w:t>
      </w:r>
    </w:p>
    <w:p w14:paraId="2B2C60F0" w14:textId="77777777" w:rsidR="00046CF8" w:rsidRPr="002450AB" w:rsidRDefault="00046CF8" w:rsidP="00046CF8">
      <w:pPr>
        <w:pStyle w:val="BodyText"/>
        <w:rPr>
          <w:rFonts w:ascii="Times New Roman" w:hAnsi="Times New Roman"/>
          <w:lang w:eastAsia="en-US"/>
        </w:rPr>
      </w:pPr>
      <w:r w:rsidRPr="002450AB">
        <w:rPr>
          <w:rFonts w:ascii="Times New Roman" w:hAnsi="Times New Roman"/>
          <w:lang w:eastAsia="en-US"/>
        </w:rPr>
        <w:t>n/a</w:t>
      </w:r>
    </w:p>
    <w:p w14:paraId="6E839AAD" w14:textId="77777777" w:rsidR="00046CF8" w:rsidRPr="00046CF8" w:rsidRDefault="00046CF8" w:rsidP="00046CF8">
      <w:pPr>
        <w:pStyle w:val="BodyText"/>
        <w:rPr>
          <w:rFonts w:eastAsiaTheme="minorEastAsia"/>
          <w:lang w:eastAsia="en-US"/>
        </w:rPr>
      </w:pPr>
    </w:p>
    <w:p w14:paraId="3601A19F" w14:textId="77777777" w:rsidR="00046CF8" w:rsidRDefault="00046CF8" w:rsidP="00FF220B">
      <w:pPr>
        <w:pStyle w:val="Heading1"/>
      </w:pPr>
    </w:p>
    <w:p w14:paraId="77A21ADD" w14:textId="77777777" w:rsidR="00046CF8" w:rsidRDefault="00046CF8" w:rsidP="00FF220B">
      <w:pPr>
        <w:pStyle w:val="Heading1"/>
      </w:pPr>
    </w:p>
    <w:p w14:paraId="7300E244" w14:textId="256D2168" w:rsidR="00B81ED4" w:rsidRPr="0081343B" w:rsidRDefault="00B81ED4" w:rsidP="00FF220B">
      <w:pPr>
        <w:pStyle w:val="Heading1"/>
        <w:rPr>
          <w:rFonts w:ascii="Times New Roman" w:eastAsiaTheme="minorEastAsia" w:hAnsi="Times New Roman"/>
          <w:b w:val="0"/>
          <w:bCs w:val="0"/>
          <w:color w:val="auto"/>
          <w:szCs w:val="24"/>
        </w:rPr>
      </w:pPr>
      <w:r w:rsidRPr="00C855D3">
        <w:t>Constraints</w:t>
      </w:r>
    </w:p>
    <w:p w14:paraId="04609D66" w14:textId="77777777" w:rsidR="002450AB" w:rsidRPr="002450AB" w:rsidRDefault="002450AB" w:rsidP="002450AB">
      <w:pPr>
        <w:pStyle w:val="BodyText"/>
        <w:rPr>
          <w:rFonts w:ascii="Times New Roman" w:hAnsi="Times New Roman"/>
          <w:lang w:eastAsia="en-US"/>
        </w:rPr>
      </w:pPr>
      <w:r w:rsidRPr="002450AB">
        <w:rPr>
          <w:rFonts w:ascii="Times New Roman" w:hAnsi="Times New Roman"/>
          <w:lang w:eastAsia="en-US"/>
        </w:rPr>
        <w:t>n/a</w:t>
      </w:r>
    </w:p>
    <w:p w14:paraId="7300E24A" w14:textId="2079B009" w:rsidR="00051DB8" w:rsidRDefault="00051DB8" w:rsidP="00051DB8">
      <w:pPr>
        <w:pStyle w:val="Heading1"/>
      </w:pPr>
      <w:r w:rsidRPr="00C855D3">
        <w:t xml:space="preserve">Assumptions </w:t>
      </w:r>
    </w:p>
    <w:p w14:paraId="77630510" w14:textId="2CC625B5" w:rsidR="002450AB" w:rsidRPr="002450AB" w:rsidRDefault="002450AB" w:rsidP="002450AB">
      <w:pPr>
        <w:pStyle w:val="BodyText"/>
        <w:rPr>
          <w:rFonts w:ascii="Times New Roman" w:hAnsi="Times New Roman"/>
          <w:lang w:eastAsia="en-US"/>
        </w:rPr>
      </w:pPr>
      <w:r w:rsidRPr="002450AB">
        <w:rPr>
          <w:rFonts w:ascii="Times New Roman" w:hAnsi="Times New Roman"/>
          <w:lang w:eastAsia="en-US"/>
        </w:rPr>
        <w:t>n/a</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74501494" w14:textId="77777777" w:rsidR="006F762D" w:rsidRDefault="006F762D" w:rsidP="006F762D">
      <w:pPr>
        <w:pStyle w:val="Heading1"/>
      </w:pPr>
    </w:p>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582EA7">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260F58" w:rsidRDefault="006F762D" w:rsidP="00582EA7">
            <w:pPr>
              <w:pStyle w:val="TableHeading"/>
              <w:rPr>
                <w:rFonts w:ascii="Arial" w:hAnsi="Arial"/>
              </w:rPr>
            </w:pPr>
            <w:r w:rsidRPr="00260F58">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260F58" w:rsidRDefault="006F762D" w:rsidP="00582EA7">
            <w:pPr>
              <w:pStyle w:val="TableHeading"/>
              <w:rPr>
                <w:rFonts w:ascii="Arial" w:hAnsi="Arial"/>
              </w:rPr>
            </w:pPr>
            <w:r w:rsidRPr="00260F58">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260F58" w:rsidRDefault="006F762D" w:rsidP="00582EA7">
            <w:pPr>
              <w:pStyle w:val="TableHeading"/>
              <w:rPr>
                <w:rFonts w:ascii="Arial" w:hAnsi="Arial"/>
              </w:rPr>
            </w:pPr>
            <w:r w:rsidRPr="00260F58">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260F58" w:rsidRDefault="006F762D" w:rsidP="00582EA7">
            <w:pPr>
              <w:pStyle w:val="TableHeading"/>
              <w:rPr>
                <w:rFonts w:ascii="Arial" w:hAnsi="Arial"/>
              </w:rPr>
            </w:pPr>
            <w:r w:rsidRPr="00260F58">
              <w:rPr>
                <w:rFonts w:ascii="Arial" w:hAnsi="Arial"/>
              </w:rPr>
              <w:t>Author</w:t>
            </w:r>
          </w:p>
        </w:tc>
      </w:tr>
      <w:tr w:rsidR="00672468" w:rsidRPr="00C855D3" w14:paraId="1C3800D1" w14:textId="77777777" w:rsidTr="00582EA7">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523939BB" w14:textId="56FB51C8" w:rsidR="00672468" w:rsidRDefault="00672468" w:rsidP="00031ACC">
            <w:pPr>
              <w:pStyle w:val="TableText"/>
              <w:rPr>
                <w:rFonts w:ascii="Arial" w:hAnsi="Arial"/>
              </w:rPr>
            </w:pPr>
            <w:r>
              <w:rPr>
                <w:rFonts w:ascii="Arial" w:hAnsi="Arial"/>
              </w:rPr>
              <w:t>03/04/2017</w:t>
            </w:r>
          </w:p>
        </w:tc>
        <w:tc>
          <w:tcPr>
            <w:tcW w:w="1138" w:type="dxa"/>
            <w:tcBorders>
              <w:top w:val="single" w:sz="4" w:space="0" w:color="auto"/>
              <w:left w:val="single" w:sz="4" w:space="0" w:color="auto"/>
              <w:bottom w:val="single" w:sz="4" w:space="0" w:color="auto"/>
              <w:right w:val="single" w:sz="4" w:space="0" w:color="auto"/>
            </w:tcBorders>
            <w:vAlign w:val="center"/>
          </w:tcPr>
          <w:p w14:paraId="78688DE0" w14:textId="22C2706F" w:rsidR="00672468" w:rsidRPr="00260F58" w:rsidRDefault="00672468" w:rsidP="00672468">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5E17CD7F" w14:textId="18601803" w:rsidR="00672468" w:rsidRPr="00260F58" w:rsidRDefault="00672468" w:rsidP="00582EA7">
            <w:pPr>
              <w:pStyle w:val="TableText"/>
              <w:rPr>
                <w:rFonts w:ascii="Arial" w:hAnsi="Arial"/>
              </w:rPr>
            </w:pPr>
            <w:r>
              <w:rPr>
                <w:rFonts w:ascii="Arial" w:hAnsi="Arial"/>
              </w:rPr>
              <w:t>Final Version for Approval</w:t>
            </w:r>
          </w:p>
        </w:tc>
        <w:tc>
          <w:tcPr>
            <w:tcW w:w="1668" w:type="dxa"/>
            <w:tcBorders>
              <w:top w:val="single" w:sz="4" w:space="0" w:color="auto"/>
              <w:left w:val="single" w:sz="4" w:space="0" w:color="auto"/>
              <w:bottom w:val="single" w:sz="4" w:space="0" w:color="auto"/>
              <w:right w:val="single" w:sz="4" w:space="0" w:color="auto"/>
            </w:tcBorders>
            <w:vAlign w:val="center"/>
          </w:tcPr>
          <w:p w14:paraId="52337C65" w14:textId="3985DBB8" w:rsidR="00672468" w:rsidRDefault="00672468" w:rsidP="00582EA7">
            <w:pPr>
              <w:pStyle w:val="TableText"/>
              <w:rPr>
                <w:rFonts w:ascii="Arial" w:hAnsi="Arial"/>
              </w:rPr>
            </w:pPr>
            <w:r>
              <w:rPr>
                <w:rFonts w:ascii="Arial" w:hAnsi="Arial"/>
              </w:rPr>
              <w:t>Team Leidos</w:t>
            </w:r>
          </w:p>
        </w:tc>
      </w:tr>
      <w:tr w:rsidR="00672468" w:rsidRPr="00C855D3" w14:paraId="16196880" w14:textId="77777777" w:rsidTr="00582EA7">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61AEDAA9" w:rsidR="00672468" w:rsidRPr="00260F58" w:rsidRDefault="00672468" w:rsidP="00031ACC">
            <w:pPr>
              <w:pStyle w:val="TableText"/>
              <w:rPr>
                <w:rFonts w:ascii="Arial" w:hAnsi="Arial"/>
              </w:rPr>
            </w:pPr>
            <w:r>
              <w:rPr>
                <w:rFonts w:ascii="Arial" w:hAnsi="Arial"/>
              </w:rPr>
              <w:t>02/28/2017</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1AB49468" w:rsidR="00672468" w:rsidRPr="00260F58" w:rsidRDefault="00672468" w:rsidP="00582EA7">
            <w:pPr>
              <w:pStyle w:val="TableText"/>
              <w:rPr>
                <w:rFonts w:ascii="Arial" w:hAnsi="Arial"/>
              </w:rPr>
            </w:pPr>
            <w:r>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15F68345" w:rsidR="00672468" w:rsidRPr="00260F58" w:rsidRDefault="00672468" w:rsidP="00582EA7">
            <w:pPr>
              <w:pStyle w:val="TableText"/>
              <w:rPr>
                <w:rFonts w:ascii="Arial" w:hAnsi="Arial"/>
              </w:rPr>
            </w:pPr>
            <w:r>
              <w:rPr>
                <w:rFonts w:ascii="Arial" w:hAnsi="Arial"/>
              </w:rPr>
              <w:t>Updated with Auto-Post Reject Reason acceptance criteria</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2D169914" w:rsidR="00672468" w:rsidRPr="00260F58" w:rsidRDefault="00672468" w:rsidP="00582EA7">
            <w:pPr>
              <w:pStyle w:val="TableText"/>
              <w:rPr>
                <w:rFonts w:ascii="Arial" w:hAnsi="Arial"/>
              </w:rPr>
            </w:pPr>
            <w:r>
              <w:rPr>
                <w:rFonts w:ascii="Arial" w:hAnsi="Arial"/>
              </w:rPr>
              <w:t>Chad Morrison</w:t>
            </w:r>
          </w:p>
        </w:tc>
      </w:tr>
      <w:tr w:rsidR="00672468" w:rsidRPr="00C855D3" w14:paraId="691CA2CD" w14:textId="77777777" w:rsidTr="00582EA7">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717746B4" w14:textId="4E8E0CBE" w:rsidR="00672468" w:rsidRDefault="00672468" w:rsidP="00031ACC">
            <w:pPr>
              <w:pStyle w:val="TableText"/>
              <w:rPr>
                <w:rFonts w:ascii="Arial" w:hAnsi="Arial"/>
              </w:rPr>
            </w:pPr>
            <w:r>
              <w:rPr>
                <w:rFonts w:ascii="Arial" w:hAnsi="Arial"/>
              </w:rPr>
              <w:t>02/07/2017</w:t>
            </w:r>
          </w:p>
        </w:tc>
        <w:tc>
          <w:tcPr>
            <w:tcW w:w="1138" w:type="dxa"/>
            <w:tcBorders>
              <w:top w:val="single" w:sz="4" w:space="0" w:color="auto"/>
              <w:left w:val="single" w:sz="4" w:space="0" w:color="auto"/>
              <w:bottom w:val="single" w:sz="4" w:space="0" w:color="auto"/>
              <w:right w:val="single" w:sz="4" w:space="0" w:color="auto"/>
            </w:tcBorders>
            <w:vAlign w:val="center"/>
          </w:tcPr>
          <w:p w14:paraId="07E06DF7" w14:textId="3A8BA98B" w:rsidR="00672468" w:rsidRPr="00260F58" w:rsidRDefault="00672468" w:rsidP="00582EA7">
            <w:pPr>
              <w:pStyle w:val="TableText"/>
              <w:rPr>
                <w:rFonts w:ascii="Arial" w:hAnsi="Arial"/>
              </w:rPr>
            </w:pPr>
            <w:r w:rsidRPr="00260F58">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14:paraId="47E758E6" w14:textId="1AF40F24" w:rsidR="00672468" w:rsidRPr="00260F58" w:rsidRDefault="00672468" w:rsidP="00582EA7">
            <w:pPr>
              <w:pStyle w:val="TableText"/>
              <w:rPr>
                <w:rFonts w:ascii="Arial" w:hAnsi="Arial"/>
              </w:rPr>
            </w:pPr>
            <w:r w:rsidRPr="00260F58">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114A43ED" w14:textId="1FF5A329" w:rsidR="00672468" w:rsidRDefault="00672468" w:rsidP="00582EA7">
            <w:pPr>
              <w:pStyle w:val="TableText"/>
              <w:rPr>
                <w:rFonts w:ascii="Arial" w:hAnsi="Arial"/>
              </w:rPr>
            </w:pPr>
            <w:r>
              <w:rPr>
                <w:rFonts w:ascii="Arial" w:hAnsi="Arial"/>
              </w:rPr>
              <w:t>Chad Morrison</w:t>
            </w:r>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39035" w14:textId="77777777" w:rsidR="00FC4743" w:rsidRDefault="00FC4743" w:rsidP="00B81ED4">
      <w:pPr>
        <w:spacing w:after="0" w:line="240" w:lineRule="auto"/>
      </w:pPr>
      <w:r>
        <w:separator/>
      </w:r>
    </w:p>
  </w:endnote>
  <w:endnote w:type="continuationSeparator" w:id="0">
    <w:p w14:paraId="1613E666" w14:textId="77777777" w:rsidR="00FC4743" w:rsidRDefault="00FC4743"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A3B6B" w14:textId="77777777" w:rsidR="00FF43CA" w:rsidRDefault="00FF43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2" w:author="Author"/>
  <w:sdt>
    <w:sdtPr>
      <w:id w:val="-492721967"/>
      <w:docPartObj>
        <w:docPartGallery w:val="Page Numbers (Bottom of Page)"/>
        <w:docPartUnique/>
      </w:docPartObj>
    </w:sdtPr>
    <w:sdtEndPr/>
    <w:sdtContent>
      <w:customXmlDelRangeEnd w:id="2"/>
      <w:customXmlDelRangeStart w:id="3" w:author="Author"/>
      <w:sdt>
        <w:sdtPr>
          <w:id w:val="-1669238322"/>
          <w:docPartObj>
            <w:docPartGallery w:val="Page Numbers (Top of Page)"/>
            <w:docPartUnique/>
          </w:docPartObj>
        </w:sdtPr>
        <w:sdtEndPr/>
        <w:sdtContent>
          <w:customXmlDelRangeEnd w:id="3"/>
          <w:p w14:paraId="55647AD7" w14:textId="72EB3C30" w:rsidR="002407DA" w:rsidRPr="002407DA" w:rsidDel="00FF43CA" w:rsidRDefault="002407DA">
            <w:pPr>
              <w:pStyle w:val="Footer"/>
              <w:jc w:val="center"/>
              <w:rPr>
                <w:del w:id="4" w:author="Author"/>
              </w:rPr>
            </w:pPr>
            <w:del w:id="5" w:author="Author">
              <w:r w:rsidRPr="002407DA" w:rsidDel="00FF43CA">
                <w:delText xml:space="preserve">Page </w:delText>
              </w:r>
              <w:r w:rsidRPr="002407DA" w:rsidDel="00FF43CA">
                <w:rPr>
                  <w:bCs/>
                  <w:sz w:val="24"/>
                  <w:szCs w:val="24"/>
                </w:rPr>
                <w:fldChar w:fldCharType="begin"/>
              </w:r>
              <w:r w:rsidRPr="002407DA" w:rsidDel="00FF43CA">
                <w:rPr>
                  <w:bCs/>
                </w:rPr>
                <w:delInstrText xml:space="preserve"> PAGE </w:delInstrText>
              </w:r>
              <w:r w:rsidRPr="002407DA" w:rsidDel="00FF43CA">
                <w:rPr>
                  <w:bCs/>
                  <w:sz w:val="24"/>
                  <w:szCs w:val="24"/>
                </w:rPr>
                <w:fldChar w:fldCharType="separate"/>
              </w:r>
              <w:r w:rsidR="00FF43CA" w:rsidDel="00FF43CA">
                <w:rPr>
                  <w:bCs/>
                  <w:noProof/>
                </w:rPr>
                <w:delText>1</w:delText>
              </w:r>
              <w:r w:rsidRPr="002407DA" w:rsidDel="00FF43CA">
                <w:rPr>
                  <w:bCs/>
                  <w:sz w:val="24"/>
                  <w:szCs w:val="24"/>
                </w:rPr>
                <w:fldChar w:fldCharType="end"/>
              </w:r>
              <w:r w:rsidRPr="002407DA" w:rsidDel="00FF43CA">
                <w:delText xml:space="preserve"> of </w:delText>
              </w:r>
              <w:r w:rsidRPr="002407DA" w:rsidDel="00FF43CA">
                <w:rPr>
                  <w:bCs/>
                  <w:sz w:val="24"/>
                  <w:szCs w:val="24"/>
                </w:rPr>
                <w:fldChar w:fldCharType="begin"/>
              </w:r>
              <w:r w:rsidRPr="002407DA" w:rsidDel="00FF43CA">
                <w:rPr>
                  <w:bCs/>
                </w:rPr>
                <w:delInstrText xml:space="preserve"> NUMPAGES  </w:delInstrText>
              </w:r>
              <w:r w:rsidRPr="002407DA" w:rsidDel="00FF43CA">
                <w:rPr>
                  <w:bCs/>
                  <w:sz w:val="24"/>
                  <w:szCs w:val="24"/>
                </w:rPr>
                <w:fldChar w:fldCharType="separate"/>
              </w:r>
              <w:r w:rsidR="00FF43CA" w:rsidDel="00FF43CA">
                <w:rPr>
                  <w:bCs/>
                  <w:noProof/>
                </w:rPr>
                <w:delText>2</w:delText>
              </w:r>
              <w:r w:rsidRPr="002407DA" w:rsidDel="00FF43CA">
                <w:rPr>
                  <w:bCs/>
                  <w:sz w:val="24"/>
                  <w:szCs w:val="24"/>
                </w:rPr>
                <w:fldChar w:fldCharType="end"/>
              </w:r>
            </w:del>
          </w:p>
          <w:customXmlDelRangeStart w:id="6" w:author="Author"/>
        </w:sdtContent>
      </w:sdt>
      <w:customXmlDelRangeEnd w:id="6"/>
      <w:customXmlDelRangeStart w:id="7" w:author="Author"/>
    </w:sdtContent>
  </w:sdt>
  <w:customXmlDelRangeEnd w:id="7"/>
  <w:p w14:paraId="4292578D" w14:textId="77777777" w:rsidR="002407DA" w:rsidRDefault="002407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D8E7D" w14:textId="77777777" w:rsidR="00FF43CA" w:rsidRDefault="00FF43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91D89" w14:textId="77777777" w:rsidR="00FC4743" w:rsidRDefault="00FC4743" w:rsidP="00B81ED4">
      <w:pPr>
        <w:spacing w:after="0" w:line="240" w:lineRule="auto"/>
      </w:pPr>
      <w:r>
        <w:separator/>
      </w:r>
    </w:p>
  </w:footnote>
  <w:footnote w:type="continuationSeparator" w:id="0">
    <w:p w14:paraId="11FF490A" w14:textId="77777777" w:rsidR="00FC4743" w:rsidRDefault="00FC4743"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4B42F" w14:textId="77777777" w:rsidR="00FF43CA" w:rsidRDefault="00FF43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1EF0E4D" w:rsidR="00122200" w:rsidRPr="001A7175" w:rsidRDefault="00122200">
    <w:pPr>
      <w:pStyle w:val="Header"/>
      <w:rPr>
        <w:rFonts w:ascii="Times New Roman" w:hAnsi="Times New Roman" w:cs="Times New Roman"/>
        <w:sz w:val="20"/>
        <w:szCs w:val="20"/>
      </w:rPr>
    </w:pPr>
    <w:del w:id="1" w:author="Author">
      <w:r w:rsidRPr="001A7175" w:rsidDel="00FF43CA">
        <w:rPr>
          <w:rFonts w:ascii="Times New Roman" w:hAnsi="Times New Roman" w:cs="Times New Roman"/>
          <w:sz w:val="20"/>
          <w:szCs w:val="20"/>
        </w:rPr>
        <w:delText xml:space="preserve">User Story: </w:delText>
      </w:r>
      <w:r w:rsidR="00046CF8" w:rsidRPr="001A7175" w:rsidDel="00FF43CA">
        <w:rPr>
          <w:rFonts w:ascii="Times New Roman" w:hAnsi="Times New Roman" w:cs="Times New Roman"/>
          <w:sz w:val="20"/>
          <w:szCs w:val="20"/>
        </w:rPr>
        <w:delText>ePayments</w:delText>
      </w:r>
      <w:r w:rsidR="001A7175" w:rsidRPr="001A7175" w:rsidDel="00FF43CA">
        <w:rPr>
          <w:rFonts w:ascii="Times New Roman" w:hAnsi="Times New Roman" w:cs="Times New Roman"/>
          <w:sz w:val="20"/>
          <w:szCs w:val="20"/>
        </w:rPr>
        <w:delText xml:space="preserve"> APAR</w:delText>
      </w:r>
      <w:r w:rsidR="00386261" w:rsidDel="00FF43CA">
        <w:rPr>
          <w:rFonts w:ascii="Times New Roman" w:hAnsi="Times New Roman" w:cs="Times New Roman"/>
          <w:sz w:val="20"/>
          <w:szCs w:val="20"/>
        </w:rPr>
        <w:delText xml:space="preserve"> Report Enhancements</w:delText>
      </w:r>
      <w:r w:rsidR="00031ACC" w:rsidRPr="001A7175" w:rsidDel="00FF43CA">
        <w:rPr>
          <w:rFonts w:ascii="Times New Roman" w:hAnsi="Times New Roman" w:cs="Times New Roman"/>
          <w:sz w:val="20"/>
          <w:szCs w:val="20"/>
        </w:rPr>
        <w:delText xml:space="preserve">, </w:delText>
      </w:r>
      <w:r w:rsidR="00A93786" w:rsidDel="00FF43CA">
        <w:rPr>
          <w:rFonts w:ascii="Times New Roman" w:hAnsi="Times New Roman" w:cs="Times New Roman"/>
          <w:sz w:val="20"/>
          <w:szCs w:val="20"/>
        </w:rPr>
        <w:delText>US57</w:delText>
      </w:r>
      <w:r w:rsidR="00672468" w:rsidDel="00FF43CA">
        <w:rPr>
          <w:rFonts w:ascii="Times New Roman" w:hAnsi="Times New Roman" w:cs="Times New Roman"/>
          <w:sz w:val="20"/>
          <w:szCs w:val="20"/>
        </w:rPr>
        <w:delText xml:space="preserve"> v1.0</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5702C" w14:textId="77777777" w:rsidR="00FF43CA" w:rsidRDefault="00FF43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6000CC"/>
    <w:multiLevelType w:val="hybridMultilevel"/>
    <w:tmpl w:val="955C7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42ECB"/>
    <w:multiLevelType w:val="hybridMultilevel"/>
    <w:tmpl w:val="BF24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2B35BE"/>
    <w:multiLevelType w:val="hybridMultilevel"/>
    <w:tmpl w:val="E8EE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F91213"/>
    <w:multiLevelType w:val="hybridMultilevel"/>
    <w:tmpl w:val="4B8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63E7435"/>
    <w:multiLevelType w:val="hybridMultilevel"/>
    <w:tmpl w:val="2FCE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AF761B"/>
    <w:multiLevelType w:val="hybridMultilevel"/>
    <w:tmpl w:val="E0F24908"/>
    <w:lvl w:ilvl="0" w:tplc="4CFCC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7C936616"/>
    <w:multiLevelType w:val="hybridMultilevel"/>
    <w:tmpl w:val="5A32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0"/>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1ACC"/>
    <w:rsid w:val="0003246A"/>
    <w:rsid w:val="00040EB7"/>
    <w:rsid w:val="00043E15"/>
    <w:rsid w:val="000455AE"/>
    <w:rsid w:val="00046CF8"/>
    <w:rsid w:val="00046F79"/>
    <w:rsid w:val="00051DB8"/>
    <w:rsid w:val="00065FA0"/>
    <w:rsid w:val="00067098"/>
    <w:rsid w:val="000710F8"/>
    <w:rsid w:val="00074024"/>
    <w:rsid w:val="0007552E"/>
    <w:rsid w:val="000846A3"/>
    <w:rsid w:val="00087ACA"/>
    <w:rsid w:val="000A3203"/>
    <w:rsid w:val="000B507F"/>
    <w:rsid w:val="000B7003"/>
    <w:rsid w:val="000F1BBE"/>
    <w:rsid w:val="00122200"/>
    <w:rsid w:val="00122BFA"/>
    <w:rsid w:val="00136651"/>
    <w:rsid w:val="00144443"/>
    <w:rsid w:val="00147374"/>
    <w:rsid w:val="00152BDB"/>
    <w:rsid w:val="00154865"/>
    <w:rsid w:val="00162A4D"/>
    <w:rsid w:val="00166354"/>
    <w:rsid w:val="00191DE6"/>
    <w:rsid w:val="001A7175"/>
    <w:rsid w:val="001B379F"/>
    <w:rsid w:val="001B47A3"/>
    <w:rsid w:val="001C3795"/>
    <w:rsid w:val="001C7764"/>
    <w:rsid w:val="001D0C7F"/>
    <w:rsid w:val="001D3A76"/>
    <w:rsid w:val="001D76FB"/>
    <w:rsid w:val="001F5110"/>
    <w:rsid w:val="002012C6"/>
    <w:rsid w:val="002073F1"/>
    <w:rsid w:val="00213C69"/>
    <w:rsid w:val="00215DA5"/>
    <w:rsid w:val="00217AB6"/>
    <w:rsid w:val="00223229"/>
    <w:rsid w:val="00237A45"/>
    <w:rsid w:val="002407DA"/>
    <w:rsid w:val="002450AB"/>
    <w:rsid w:val="00257F79"/>
    <w:rsid w:val="00260F58"/>
    <w:rsid w:val="00263624"/>
    <w:rsid w:val="00264B88"/>
    <w:rsid w:val="00280708"/>
    <w:rsid w:val="00281C50"/>
    <w:rsid w:val="00283C1B"/>
    <w:rsid w:val="00293BAC"/>
    <w:rsid w:val="00296EFC"/>
    <w:rsid w:val="002B294C"/>
    <w:rsid w:val="002B3A40"/>
    <w:rsid w:val="002D6B11"/>
    <w:rsid w:val="002E2F7E"/>
    <w:rsid w:val="002E61D7"/>
    <w:rsid w:val="00317AF6"/>
    <w:rsid w:val="003242A8"/>
    <w:rsid w:val="00327520"/>
    <w:rsid w:val="0033331F"/>
    <w:rsid w:val="0033462F"/>
    <w:rsid w:val="00334CFE"/>
    <w:rsid w:val="00354BF7"/>
    <w:rsid w:val="0035711A"/>
    <w:rsid w:val="00361074"/>
    <w:rsid w:val="003628E1"/>
    <w:rsid w:val="00364D54"/>
    <w:rsid w:val="003856F8"/>
    <w:rsid w:val="00386261"/>
    <w:rsid w:val="0039553C"/>
    <w:rsid w:val="003966B3"/>
    <w:rsid w:val="003B76D0"/>
    <w:rsid w:val="003B7B43"/>
    <w:rsid w:val="003C3E0D"/>
    <w:rsid w:val="003D15ED"/>
    <w:rsid w:val="003D44CB"/>
    <w:rsid w:val="003D55A0"/>
    <w:rsid w:val="003E2A7D"/>
    <w:rsid w:val="004128D9"/>
    <w:rsid w:val="00427433"/>
    <w:rsid w:val="004301E3"/>
    <w:rsid w:val="00437F5F"/>
    <w:rsid w:val="004476B5"/>
    <w:rsid w:val="004626D3"/>
    <w:rsid w:val="0046560F"/>
    <w:rsid w:val="00470066"/>
    <w:rsid w:val="00483195"/>
    <w:rsid w:val="004858D4"/>
    <w:rsid w:val="00497C4C"/>
    <w:rsid w:val="004E0CC3"/>
    <w:rsid w:val="004E4F95"/>
    <w:rsid w:val="004E594D"/>
    <w:rsid w:val="004E694A"/>
    <w:rsid w:val="00501766"/>
    <w:rsid w:val="005215E0"/>
    <w:rsid w:val="00526D9B"/>
    <w:rsid w:val="00542EC7"/>
    <w:rsid w:val="00547FDF"/>
    <w:rsid w:val="00553DD6"/>
    <w:rsid w:val="00555BAC"/>
    <w:rsid w:val="005612AC"/>
    <w:rsid w:val="005708D8"/>
    <w:rsid w:val="00576F4B"/>
    <w:rsid w:val="00581E77"/>
    <w:rsid w:val="00582EA7"/>
    <w:rsid w:val="005B0C4E"/>
    <w:rsid w:val="005B4FF5"/>
    <w:rsid w:val="005C6DFC"/>
    <w:rsid w:val="005D7AD4"/>
    <w:rsid w:val="005E273B"/>
    <w:rsid w:val="005F0D8B"/>
    <w:rsid w:val="005F21D0"/>
    <w:rsid w:val="005F51CB"/>
    <w:rsid w:val="006016F4"/>
    <w:rsid w:val="00606DE8"/>
    <w:rsid w:val="00610639"/>
    <w:rsid w:val="00611935"/>
    <w:rsid w:val="00625530"/>
    <w:rsid w:val="006366A4"/>
    <w:rsid w:val="006375AB"/>
    <w:rsid w:val="00657BBD"/>
    <w:rsid w:val="00657BE0"/>
    <w:rsid w:val="006672DC"/>
    <w:rsid w:val="00667B4B"/>
    <w:rsid w:val="00672468"/>
    <w:rsid w:val="0069692D"/>
    <w:rsid w:val="006A45F1"/>
    <w:rsid w:val="006B19A3"/>
    <w:rsid w:val="006B1A0E"/>
    <w:rsid w:val="006B59D3"/>
    <w:rsid w:val="006B7259"/>
    <w:rsid w:val="006C177F"/>
    <w:rsid w:val="006C2514"/>
    <w:rsid w:val="006C4AB5"/>
    <w:rsid w:val="006C4E43"/>
    <w:rsid w:val="006E00B2"/>
    <w:rsid w:val="006E621C"/>
    <w:rsid w:val="006F41A8"/>
    <w:rsid w:val="006F762D"/>
    <w:rsid w:val="00703060"/>
    <w:rsid w:val="00714C6C"/>
    <w:rsid w:val="00730FE6"/>
    <w:rsid w:val="00737A4A"/>
    <w:rsid w:val="00740199"/>
    <w:rsid w:val="00753EB7"/>
    <w:rsid w:val="00754B8C"/>
    <w:rsid w:val="0078631D"/>
    <w:rsid w:val="00795B7B"/>
    <w:rsid w:val="007A12E2"/>
    <w:rsid w:val="007D2198"/>
    <w:rsid w:val="007F2230"/>
    <w:rsid w:val="00810C38"/>
    <w:rsid w:val="0081343B"/>
    <w:rsid w:val="00813585"/>
    <w:rsid w:val="00815F3C"/>
    <w:rsid w:val="008208C9"/>
    <w:rsid w:val="00854629"/>
    <w:rsid w:val="00863371"/>
    <w:rsid w:val="008748B5"/>
    <w:rsid w:val="008770A7"/>
    <w:rsid w:val="0088104C"/>
    <w:rsid w:val="00893E06"/>
    <w:rsid w:val="008940DA"/>
    <w:rsid w:val="00895041"/>
    <w:rsid w:val="0089646E"/>
    <w:rsid w:val="008B28F8"/>
    <w:rsid w:val="008B37B6"/>
    <w:rsid w:val="008B7AD5"/>
    <w:rsid w:val="008C161C"/>
    <w:rsid w:val="008C2113"/>
    <w:rsid w:val="008C5A4C"/>
    <w:rsid w:val="008C6967"/>
    <w:rsid w:val="008D57F7"/>
    <w:rsid w:val="008D6847"/>
    <w:rsid w:val="008E06C4"/>
    <w:rsid w:val="008E2317"/>
    <w:rsid w:val="008E447A"/>
    <w:rsid w:val="008F7700"/>
    <w:rsid w:val="00902626"/>
    <w:rsid w:val="00922D6B"/>
    <w:rsid w:val="00926205"/>
    <w:rsid w:val="00927E35"/>
    <w:rsid w:val="0093244D"/>
    <w:rsid w:val="009423E6"/>
    <w:rsid w:val="00945A05"/>
    <w:rsid w:val="0094649B"/>
    <w:rsid w:val="009543D3"/>
    <w:rsid w:val="0095744D"/>
    <w:rsid w:val="009640E3"/>
    <w:rsid w:val="00982E5D"/>
    <w:rsid w:val="009B792B"/>
    <w:rsid w:val="009C364E"/>
    <w:rsid w:val="009D1102"/>
    <w:rsid w:val="009E1EBA"/>
    <w:rsid w:val="009F6C6F"/>
    <w:rsid w:val="009F7269"/>
    <w:rsid w:val="00A0367E"/>
    <w:rsid w:val="00A05D64"/>
    <w:rsid w:val="00A32334"/>
    <w:rsid w:val="00A37BEC"/>
    <w:rsid w:val="00A435FB"/>
    <w:rsid w:val="00A446E6"/>
    <w:rsid w:val="00A53D36"/>
    <w:rsid w:val="00A7224F"/>
    <w:rsid w:val="00A73243"/>
    <w:rsid w:val="00A73A4C"/>
    <w:rsid w:val="00A866B3"/>
    <w:rsid w:val="00A93786"/>
    <w:rsid w:val="00A93BCB"/>
    <w:rsid w:val="00AC147F"/>
    <w:rsid w:val="00AE137E"/>
    <w:rsid w:val="00AE62D7"/>
    <w:rsid w:val="00AF35DD"/>
    <w:rsid w:val="00AF62EE"/>
    <w:rsid w:val="00AF750F"/>
    <w:rsid w:val="00B00D1E"/>
    <w:rsid w:val="00B03020"/>
    <w:rsid w:val="00B339A8"/>
    <w:rsid w:val="00B71851"/>
    <w:rsid w:val="00B721DD"/>
    <w:rsid w:val="00B814B2"/>
    <w:rsid w:val="00B81ED4"/>
    <w:rsid w:val="00B86EBD"/>
    <w:rsid w:val="00B97DAF"/>
    <w:rsid w:val="00BC5075"/>
    <w:rsid w:val="00BC55BC"/>
    <w:rsid w:val="00BD6364"/>
    <w:rsid w:val="00BE1925"/>
    <w:rsid w:val="00BE3344"/>
    <w:rsid w:val="00BE77A5"/>
    <w:rsid w:val="00BF1692"/>
    <w:rsid w:val="00BF2E92"/>
    <w:rsid w:val="00BF688D"/>
    <w:rsid w:val="00C026BA"/>
    <w:rsid w:val="00C42E63"/>
    <w:rsid w:val="00C441B6"/>
    <w:rsid w:val="00C514E2"/>
    <w:rsid w:val="00C539C3"/>
    <w:rsid w:val="00C55FC3"/>
    <w:rsid w:val="00C60E1D"/>
    <w:rsid w:val="00C82D46"/>
    <w:rsid w:val="00C9601D"/>
    <w:rsid w:val="00C967D9"/>
    <w:rsid w:val="00CF5232"/>
    <w:rsid w:val="00D1494D"/>
    <w:rsid w:val="00D5350F"/>
    <w:rsid w:val="00D90CA7"/>
    <w:rsid w:val="00D942D3"/>
    <w:rsid w:val="00D97C4D"/>
    <w:rsid w:val="00DA09DC"/>
    <w:rsid w:val="00DA2DB2"/>
    <w:rsid w:val="00DA4962"/>
    <w:rsid w:val="00DD2936"/>
    <w:rsid w:val="00DD5DB3"/>
    <w:rsid w:val="00DE0196"/>
    <w:rsid w:val="00DE5E8B"/>
    <w:rsid w:val="00DF294B"/>
    <w:rsid w:val="00E1411E"/>
    <w:rsid w:val="00E27630"/>
    <w:rsid w:val="00E42426"/>
    <w:rsid w:val="00E50F24"/>
    <w:rsid w:val="00E74975"/>
    <w:rsid w:val="00E95A78"/>
    <w:rsid w:val="00EA04F4"/>
    <w:rsid w:val="00EB70A4"/>
    <w:rsid w:val="00EC3AF8"/>
    <w:rsid w:val="00EC6E46"/>
    <w:rsid w:val="00ED055A"/>
    <w:rsid w:val="00EE0AA0"/>
    <w:rsid w:val="00EF1226"/>
    <w:rsid w:val="00EF2A2F"/>
    <w:rsid w:val="00EF4915"/>
    <w:rsid w:val="00F079C4"/>
    <w:rsid w:val="00F26931"/>
    <w:rsid w:val="00F3449A"/>
    <w:rsid w:val="00F374D5"/>
    <w:rsid w:val="00F37969"/>
    <w:rsid w:val="00F40B2D"/>
    <w:rsid w:val="00F41AF2"/>
    <w:rsid w:val="00F4247B"/>
    <w:rsid w:val="00F42526"/>
    <w:rsid w:val="00F737C5"/>
    <w:rsid w:val="00F809B1"/>
    <w:rsid w:val="00F91066"/>
    <w:rsid w:val="00F92F3D"/>
    <w:rsid w:val="00FA3DB7"/>
    <w:rsid w:val="00FC1B48"/>
    <w:rsid w:val="00FC218F"/>
    <w:rsid w:val="00FC4743"/>
    <w:rsid w:val="00FC4AEF"/>
    <w:rsid w:val="00FD43A2"/>
    <w:rsid w:val="00FF220B"/>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1F607-FA15-4AEF-93AB-C0FFCE7A8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2017-11-03T18:34:00Z</dcterms:created>
  <dcterms:modified xsi:type="dcterms:W3CDTF">2017-11-03T18:34:00Z</dcterms:modified>
</cp:coreProperties>
</file>